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du="http://schemas.microsoft.com/office/word/2023/wordml/word16du" mc:Ignorable="w14 w15 w16se w16cid wp14">
  <w:body>
    <w:p w:rsidR="00172FD4" w:rsidRDefault="00CC7FAB" w14:paraId="6AC24D8B" w14:textId="013230CE">
      <w:pPr>
        <w:spacing w:line="240" w:lineRule="auto"/>
        <w:ind w:left="4248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  <w:i/>
        </w:rPr>
        <w:t xml:space="preserve">Załącznik nr 1.5 do Zarządzenia Rektora UR  nr </w:t>
      </w:r>
      <w:r w:rsidR="00AC6A3F">
        <w:rPr>
          <w:rFonts w:ascii="Corbel" w:hAnsi="Corbel"/>
          <w:b/>
          <w:bCs/>
          <w:i/>
        </w:rPr>
        <w:t>7</w:t>
      </w:r>
      <w:r>
        <w:rPr>
          <w:rFonts w:ascii="Corbel" w:hAnsi="Corbel"/>
          <w:b/>
          <w:bCs/>
          <w:i/>
        </w:rPr>
        <w:t>/20</w:t>
      </w:r>
      <w:r w:rsidR="00AC6A3F">
        <w:rPr>
          <w:rFonts w:ascii="Corbel" w:hAnsi="Corbel"/>
          <w:b/>
          <w:bCs/>
          <w:i/>
        </w:rPr>
        <w:t>23</w:t>
      </w: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172FD4" w:rsidRDefault="00CC7FAB" w14:paraId="3B25B293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2FD4" w:rsidP="2C0A393D" w:rsidRDefault="00CC7FAB" w14:paraId="30408C84" w14:textId="1CF790E8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2C0A393D" w:rsidR="00CC7FAB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kształcenia </w:t>
      </w:r>
      <w:r w:rsidRPr="2C0A393D" w:rsidR="00CC7FAB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2C0A393D" w:rsidR="735AEDBC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2C0A393D" w:rsidR="00CC7FAB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2C0A393D" w:rsidR="0942298E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</w:p>
    <w:p w:rsidR="00172FD4" w:rsidRDefault="00CC7FAB" w14:paraId="375B78FF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2FD4" w:rsidP="2C0A393D" w:rsidRDefault="00CC7FAB" w14:paraId="4B3DAEB2" w14:textId="072549F8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C7FAB">
        <w:rPr>
          <w:rFonts w:ascii="Corbel" w:hAnsi="Corbel"/>
          <w:b w:val="1"/>
          <w:bCs w:val="1"/>
          <w:sz w:val="20"/>
          <w:szCs w:val="20"/>
        </w:rPr>
        <w:t>Rok akademicki 202</w:t>
      </w:r>
      <w:r w:rsidR="01A0490D">
        <w:rPr>
          <w:rFonts w:ascii="Corbel" w:hAnsi="Corbel"/>
          <w:b w:val="1"/>
          <w:bCs w:val="1"/>
          <w:sz w:val="20"/>
          <w:szCs w:val="20"/>
        </w:rPr>
        <w:t>4</w:t>
      </w:r>
      <w:r w:rsidR="00CC7FAB">
        <w:rPr>
          <w:rFonts w:ascii="Corbel" w:hAnsi="Corbel"/>
          <w:b w:val="1"/>
          <w:bCs w:val="1"/>
          <w:sz w:val="20"/>
          <w:szCs w:val="20"/>
        </w:rPr>
        <w:t>/202</w:t>
      </w:r>
      <w:r w:rsidR="3274C99C">
        <w:rPr>
          <w:rFonts w:ascii="Corbel" w:hAnsi="Corbel"/>
          <w:b w:val="1"/>
          <w:bCs w:val="1"/>
          <w:sz w:val="20"/>
          <w:szCs w:val="20"/>
        </w:rPr>
        <w:t>5</w:t>
      </w:r>
    </w:p>
    <w:p w:rsidR="00172FD4" w:rsidRDefault="00172FD4" w14:paraId="1863B74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 w14:paraId="447A3B9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172FD4" w:rsidTr="2C0A393D" w14:paraId="433E372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204CD6D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ED9C3E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color w:val="auto"/>
                <w:sz w:val="24"/>
                <w:szCs w:val="24"/>
              </w:rPr>
              <w:t>Małe struktury społeczne</w:t>
            </w:r>
          </w:p>
        </w:tc>
      </w:tr>
      <w:tr w:rsidR="00172FD4" w:rsidTr="2C0A393D" w14:paraId="04812A6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44D7E8F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2A11B60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S1S[2]O_03</w:t>
            </w:r>
          </w:p>
        </w:tc>
      </w:tr>
      <w:tr w:rsidR="00172FD4" w:rsidTr="2C0A393D" w14:paraId="7507B850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A4353B4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3EF0E6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FD4" w:rsidTr="2C0A393D" w14:paraId="110463D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4436D8C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P="3C3E3674" w:rsidRDefault="004C0388" w14:paraId="07277D73" w14:textId="793CE028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C3E3674" w:rsidR="004C0388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="00172FD4" w:rsidTr="2C0A393D" w14:paraId="58FD4C4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7078133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4986F1F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172FD4" w:rsidTr="2C0A393D" w14:paraId="0849CE8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864E8F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2249E7AE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172FD4" w:rsidTr="2C0A393D" w14:paraId="3C43D21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12852CD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1A153FF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72FD4" w:rsidTr="2C0A393D" w14:paraId="06095DE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10E0147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7F7D53E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2FD4" w:rsidTr="2C0A393D" w14:paraId="5C45EE6D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064206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C3B5C0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1, Semestr II</w:t>
            </w:r>
          </w:p>
        </w:tc>
      </w:tr>
      <w:tr w:rsidR="00172FD4" w:rsidTr="2C0A393D" w14:paraId="6305790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1D8B7CC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720FCBA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72FD4" w:rsidTr="2C0A393D" w14:paraId="0520CC1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400CF8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E26E4B6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2FD4" w:rsidTr="2C0A393D" w14:paraId="62C1BB8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5642947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P="4B7FC5BA" w:rsidRDefault="00CC7FAB" w14:paraId="5346EB67" w14:textId="365BBE20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0A393D" w:rsidR="00CC7FAB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</w:tc>
      </w:tr>
      <w:tr w:rsidR="00172FD4" w:rsidTr="2C0A393D" w14:paraId="2BD9706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D437C6A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108B098" w14:textId="78AE8476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0A393D" w:rsidR="00CC7FAB">
              <w:rPr>
                <w:rFonts w:ascii="Corbel" w:hAnsi="Corbel"/>
                <w:b w:val="0"/>
                <w:bCs w:val="0"/>
                <w:sz w:val="24"/>
                <w:szCs w:val="24"/>
              </w:rPr>
              <w:t>Arkadiusz Tuziak</w:t>
            </w:r>
          </w:p>
          <w:p w:rsidR="00172FD4" w:rsidRDefault="00CC7FAB" w14:paraId="256B9901" w14:textId="5CF4228B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0A393D" w:rsidR="00CC7FAB">
              <w:rPr>
                <w:rFonts w:ascii="Corbel" w:hAnsi="Corbel"/>
                <w:b w:val="0"/>
                <w:bCs w:val="0"/>
                <w:sz w:val="24"/>
                <w:szCs w:val="24"/>
              </w:rPr>
              <w:t>Karolina Cynk</w:t>
            </w:r>
          </w:p>
        </w:tc>
      </w:tr>
    </w:tbl>
    <w:p w:rsidR="00172FD4" w:rsidRDefault="00CC7FAB" w14:paraId="4FBA5D10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2FD4" w:rsidRDefault="00CC7FAB" w14:paraId="3B90FE6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2FD4" w:rsidRDefault="00172FD4" w14:paraId="447BF20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Layout w:type="fixed"/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172FD4" w:rsidTr="2C0A393D" w14:paraId="5B7181E9" w14:textId="77777777">
        <w:trPr>
          <w:trHeight w:val="300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172FD4" w:rsidRDefault="00CC7FAB" w14:paraId="6201F7F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2FD4" w:rsidRDefault="00CC7FAB" w14:paraId="0092F31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20844E7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EC3CD6F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8ACC6E6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7571DC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141EA15E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7621602C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79736DB2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5C442D4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E8A51D1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2FD4" w:rsidTr="2C0A393D" w14:paraId="13DA44A7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2C91B05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C260A1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0A5EC99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71684B3E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491B7BD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3E6BAE5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440B3BE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7E051A8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172FD4" w14:paraId="24D692B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56C6633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172FD4" w14:paraId="3788693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172FD4" w14:paraId="07389BA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2FD4" w:rsidRDefault="00CC7FAB" w14:paraId="21B80C2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Sposób realizacji zajęć  </w:t>
      </w:r>
    </w:p>
    <w:p w:rsidR="00172FD4" w:rsidRDefault="00CC7FAB" w14:paraId="2CB69CF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  zajęcia w formie tradycyjnej</w:t>
      </w:r>
    </w:p>
    <w:p w:rsidR="00172FD4" w:rsidRDefault="00CC7FAB" w14:paraId="74AF978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 </w:t>
      </w:r>
    </w:p>
    <w:p w:rsidR="00172FD4" w:rsidRDefault="00172FD4" w14:paraId="0F55D9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 w14:paraId="6B834FA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72FD4" w:rsidRDefault="00172FD4" w14:paraId="27940C8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 w14:paraId="75B1032F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egzamin</w:t>
      </w:r>
    </w:p>
    <w:p w:rsidR="00172FD4" w:rsidRDefault="00CC7FAB" w14:paraId="22D41D1C" w14:textId="77777777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zaliczenie z oceną</w:t>
      </w:r>
    </w:p>
    <w:p w:rsidR="00172FD4" w:rsidRDefault="00172FD4" w14:paraId="3E6D788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 w14:paraId="08B616E9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172FD4" w:rsidRDefault="00172FD4" w14:paraId="4C9994C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41DF7AE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AED6F9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zakresu z socjologii ogólnej</w:t>
            </w:r>
          </w:p>
        </w:tc>
      </w:tr>
    </w:tbl>
    <w:p w:rsidR="00172FD4" w:rsidRDefault="00172FD4" w14:paraId="357BCC5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 w14:textId="77777777" w14:paraId="67C25ECB">
      <w:pPr>
        <w:pStyle w:val="Punktygwne"/>
        <w:spacing w:before="0" w:after="0"/>
        <w:rPr>
          <w:ins w:author="Anna Pikus" w:date="2024-07-29T08:54:57.323Z" w16du:dateUtc="2024-07-29T08:54:57.323Z" w:id="2092629641"/>
        </w:rPr>
      </w:pPr>
      <w:r>
        <w:br w:type="column"/>
      </w:r>
    </w:p>
    <w:p w:rsidR="00172FD4" w:rsidP="2C0A393D" w:rsidRDefault="00CC7FAB" w14:paraId="7CAE1CD4" w14:textId="0C07380B">
      <w:pPr>
        <w:spacing w:before="0" w:after="0"/>
      </w:pPr>
      <w:r>
        <w:br w:type="page"/>
      </w:r>
    </w:p>
    <w:p w:rsidR="00172FD4" w:rsidP="2C0A393D" w:rsidRDefault="00CC7FAB" w14:paraId="695ACAD8" w14:textId="0E2BD9F4">
      <w:pPr>
        <w:pStyle w:val="Punktygwne"/>
        <w:spacing w:before="0" w:after="0"/>
        <w:rPr>
          <w:rFonts w:ascii="Corbel" w:hAnsi="Corbel"/>
        </w:rPr>
      </w:pPr>
      <w:r w:rsidRPr="2C0A393D" w:rsidR="00CC7FAB">
        <w:rPr>
          <w:rFonts w:ascii="Corbel" w:hAnsi="Corbel"/>
        </w:rPr>
        <w:t xml:space="preserve">3. cele, efekty uczenia </w:t>
      </w:r>
      <w:r w:rsidRPr="2C0A393D" w:rsidR="00CC7FAB">
        <w:rPr>
          <w:rFonts w:ascii="Corbel" w:hAnsi="Corbel"/>
        </w:rPr>
        <w:t>się ,</w:t>
      </w:r>
      <w:r w:rsidRPr="2C0A393D" w:rsidR="00CC7FAB">
        <w:rPr>
          <w:rFonts w:ascii="Corbel" w:hAnsi="Corbel"/>
        </w:rPr>
        <w:t xml:space="preserve"> treści Programowe i stosowane metody Dydaktyczne</w:t>
      </w:r>
    </w:p>
    <w:p w:rsidR="00172FD4" w:rsidRDefault="00172FD4" w14:paraId="5B24A4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172FD4" w:rsidRDefault="00CC7FAB" w14:paraId="27D5E823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2FD4" w:rsidRDefault="00172FD4" w14:paraId="54375A7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849"/>
        <w:gridCol w:w="8779"/>
      </w:tblGrid>
      <w:tr w:rsidR="00172FD4" w:rsidTr="2C0A393D" w14:paraId="7095ADF2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6A9723BB" w14:textId="77777777">
            <w:pPr>
              <w:pStyle w:val="Podpunkty"/>
              <w:widowControl w:val="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P="2C0A393D" w:rsidRDefault="00CC7FAB" w14:paraId="4342B139" w14:textId="0D27A412">
            <w:pPr>
              <w:widowControl w:val="0"/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2C0A393D" w:rsidR="00CC7FAB">
              <w:rPr>
                <w:rFonts w:ascii="Corbel" w:hAnsi="Corbel"/>
                <w:sz w:val="24"/>
                <w:szCs w:val="24"/>
              </w:rPr>
              <w:t>Celem wykładu jest zapoznanie studentów z zagadnieniami i zjawiskami z zakresu mikrostruktur społecznych, z podkreśleniem ich specyfiki i względnej autonomii.</w:t>
            </w:r>
          </w:p>
        </w:tc>
      </w:tr>
      <w:tr w:rsidR="00172FD4" w:rsidTr="2C0A393D" w14:paraId="43E9C958" w14:textId="77777777">
        <w:tc>
          <w:tcPr>
            <w:tcW w:w="8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393F1FBD" w14:textId="77777777">
            <w:pPr>
              <w:pStyle w:val="Cele"/>
              <w:widowControl w:val="0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172FD4" w:rsidRDefault="00CC7FAB" w14:paraId="45B17532" w14:textId="63D61706">
            <w:pPr>
              <w:pStyle w:val="Podpunkty"/>
              <w:widowControl w:val="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2C0A393D" w:rsidR="00CC7FAB">
              <w:rPr>
                <w:rFonts w:ascii="Corbel" w:hAnsi="Corbel"/>
                <w:b w:val="0"/>
                <w:bCs w:val="0"/>
                <w:sz w:val="24"/>
                <w:szCs w:val="24"/>
              </w:rPr>
              <w:t>Ćwiczenia dostarczą niezbędnej wiedzy i umiejętności analizy praktycznych aspektów funkcjonowania małych struktur społecznych</w:t>
            </w:r>
          </w:p>
        </w:tc>
      </w:tr>
    </w:tbl>
    <w:p w:rsidR="00172FD4" w:rsidRDefault="00172FD4" w14:paraId="7ADE081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72FD4" w:rsidRDefault="00CC7FAB" w14:paraId="32E8388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2FD4" w:rsidRDefault="00172FD4" w14:paraId="11CCC63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25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775"/>
        <w:gridCol w:w="5975"/>
        <w:gridCol w:w="1875"/>
      </w:tblGrid>
      <w:tr w:rsidR="00172FD4" w14:paraId="77CCFC6D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77DE0B6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1C67F77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5B8E292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2FD4" w14:paraId="3C4D3CFC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DFCE43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9CB4315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różne rodzaje struktur i instytucji społecznych, w szczególności ich istotne elementy.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5D94C3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172FD4" w14:paraId="21EA33CA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A295E1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00AC02B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relacje między strukturami i instytucjami społecznymi w skali krajowej, międzynarodowej i międzykulturowej.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77AED3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KW_04</w:t>
            </w:r>
          </w:p>
        </w:tc>
      </w:tr>
      <w:tr w:rsidR="00172FD4" w14:paraId="3582A31F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0D18EB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EK_03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25C12F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Zna i rozumie normy i reguły organizujące struktury i instytucje społeczne i rządzące nimi prawidłowości oraz ich źródła, naturę, zmiany i sposoby działania.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15142F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="00172FD4" w14:paraId="40580478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6FB8A83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A1B0D0C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Prawidłowo interpretuje zjawiska społeczne w zakresie socjologii.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AD0339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172FD4" w14:paraId="455B6FAC" w14:textId="77777777">
        <w:tc>
          <w:tcPr>
            <w:tcW w:w="1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BB0368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229999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Analizuje przyczyny i przebieg konkretnych procesów i zjawisk społecznych w zakresie socjologii.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0F5EB9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172FD4" w:rsidRDefault="00172FD4" w14:paraId="5FD8015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 w14:paraId="7CB810A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2FD4" w:rsidRDefault="00CC7FAB" w14:paraId="3C63399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2FD4" w:rsidRDefault="00172FD4" w14:paraId="45A56A2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07160C5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5E5AC75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 w14:paraId="23B3F0B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3E4984E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geneza małych struktur</w:t>
            </w:r>
          </w:p>
        </w:tc>
      </w:tr>
      <w:tr w:rsidR="00172FD4" w14:paraId="55B5194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92619B5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grupy społecznej</w:t>
            </w:r>
          </w:p>
        </w:tc>
      </w:tr>
      <w:tr w:rsidR="00172FD4" w14:paraId="41806095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F98BC66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grupy społecznej</w:t>
            </w:r>
          </w:p>
        </w:tc>
      </w:tr>
      <w:tr w:rsidR="00172FD4" w14:paraId="04DCAE9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5061190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Więź społeczna w mikrostrukturach społecznych</w:t>
            </w:r>
          </w:p>
        </w:tc>
      </w:tr>
      <w:tr w:rsidR="00172FD4" w14:paraId="1BF20AE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121777F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społeczna i postawy</w:t>
            </w:r>
          </w:p>
        </w:tc>
      </w:tr>
      <w:tr w:rsidR="00172FD4" w14:paraId="368E2F8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F99B3A9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 integracji i dezintegracji w grupie społecznej</w:t>
            </w:r>
          </w:p>
        </w:tc>
      </w:tr>
      <w:tr w:rsidR="00172FD4" w14:paraId="297BCCE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7C19B9F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Powstawanie i funkcjonowanie autorytetu w małych grupach społecznych</w:t>
            </w:r>
          </w:p>
        </w:tc>
      </w:tr>
      <w:tr w:rsidR="00172FD4" w14:paraId="055C177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D6F6400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grupa społeczna</w:t>
            </w:r>
          </w:p>
        </w:tc>
      </w:tr>
    </w:tbl>
    <w:p w:rsidR="00172FD4" w:rsidRDefault="00172FD4" w14:paraId="38FBE97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172FD4" w:rsidRDefault="00CC7FAB" w14:paraId="3337986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ćwiczeń, konwersatoryjnych,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278BB0E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6DD6C2B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2FD4" w14:paraId="7A88C40E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50E240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Zajęcia organizacyjne</w:t>
            </w:r>
            <w:r>
              <w:rPr>
                <w:rFonts w:ascii="Corbel" w:hAnsi="Corbel"/>
                <w:sz w:val="24"/>
                <w:szCs w:val="24"/>
              </w:rPr>
              <w:t>: wprowadzenie do problematyki przedmiotu; podanie i omówienie programu zajęć; podanie literatury do przedmiotu</w:t>
            </w:r>
          </w:p>
        </w:tc>
      </w:tr>
      <w:tr w:rsidR="00172FD4" w14:paraId="17EF9B2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6BD6510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konstytutywne grupy społecznej</w:t>
            </w:r>
          </w:p>
        </w:tc>
      </w:tr>
      <w:tr w:rsidR="00172FD4" w14:paraId="1CED81F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E206C7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 grup społecznych</w:t>
            </w:r>
          </w:p>
        </w:tc>
      </w:tr>
      <w:tr w:rsidR="00172FD4" w14:paraId="13B61369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E9EF8A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i statusy społeczne w małej grupie</w:t>
            </w:r>
          </w:p>
        </w:tc>
      </w:tr>
      <w:tr w:rsidR="00172FD4" w14:paraId="3FE923B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B13567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i dezintegracja grupy społecznej</w:t>
            </w:r>
          </w:p>
        </w:tc>
      </w:tr>
      <w:tr w:rsidR="00172FD4" w14:paraId="3BAE844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6E0B1EE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małych grupach społecznych</w:t>
            </w:r>
          </w:p>
        </w:tc>
      </w:tr>
      <w:tr w:rsidR="00172FD4" w14:paraId="402B242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11650E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 a małe grupy społeczne</w:t>
            </w:r>
          </w:p>
        </w:tc>
      </w:tr>
      <w:tr w:rsidR="00172FD4" w14:paraId="313AA00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216013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kontroli w małych grupach społecznych</w:t>
            </w:r>
          </w:p>
        </w:tc>
      </w:tr>
      <w:tr w:rsidR="00172FD4" w14:paraId="3227F52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119499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i procesy komunikacyjne w małych grupach</w:t>
            </w:r>
          </w:p>
        </w:tc>
      </w:tr>
      <w:tr w:rsidR="00172FD4" w14:paraId="043C6C8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1F58D5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socjometryczne małych grup społecznych</w:t>
            </w:r>
          </w:p>
        </w:tc>
      </w:tr>
      <w:tr w:rsidR="00172FD4" w14:paraId="791D397F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D1CE8D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małych grup w środowisku lokalnym</w:t>
            </w:r>
          </w:p>
        </w:tc>
      </w:tr>
      <w:tr w:rsidR="00172FD4" w14:paraId="69BCBB4C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133C29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Przywództwo i władza w mikrostrukturach społecznych</w:t>
            </w:r>
          </w:p>
        </w:tc>
      </w:tr>
    </w:tbl>
    <w:p w:rsidR="00172FD4" w:rsidRDefault="00172FD4" w14:paraId="086A457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2FD4" w:rsidRDefault="00CC7FAB" w14:paraId="6FF81E4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172FD4" w:rsidRDefault="00172FD4" w14:paraId="1CAD81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P="2C0A393D" w:rsidRDefault="00CC7FAB" w14:paraId="475395A5" w14:textId="2C530F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caps w:val="0"/>
          <w:smallCaps w:val="0"/>
        </w:rPr>
      </w:pPr>
      <w:r w:rsidRPr="2C0A393D" w:rsidR="00CC7FAB">
        <w:rPr>
          <w:rFonts w:ascii="Corbel" w:hAnsi="Corbel"/>
          <w:b w:val="0"/>
          <w:bCs w:val="0"/>
          <w:caps w:val="0"/>
          <w:smallCaps w:val="0"/>
        </w:rPr>
        <w:t>Prezentacja multimedialna, metody kształcenia na odległość, analiza i wykorzystanie tekstów źródłowych, eseje, wykład</w:t>
      </w:r>
    </w:p>
    <w:p w:rsidR="00172FD4" w:rsidRDefault="00172FD4" w14:paraId="6CA0BAB3" w14:textId="7777777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172FD4" w:rsidRDefault="00CC7FAB" w14:paraId="6D27441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172FD4" w:rsidRDefault="00172FD4" w14:paraId="166CD35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72FD4" w:rsidRDefault="00CC7FAB" w14:paraId="67F4A3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172FD4" w:rsidRDefault="00172FD4" w14:paraId="2F301DE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0"/>
        <w:gridCol w:w="5436"/>
        <w:gridCol w:w="2124"/>
      </w:tblGrid>
      <w:tr w:rsidR="00172FD4" w14:paraId="412C5313" w14:textId="77777777"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63F791D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2BA3A38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72FD4" w:rsidRDefault="00CC7FAB" w14:paraId="3FC6310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3153234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72FD4" w:rsidRDefault="00CC7FAB" w14:paraId="5D7DE0F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72FD4" w14:paraId="3BC9C3CC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C7BD69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5E46521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60869A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2B50EDA1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46692F7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C4ED793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7B0F919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 w14:paraId="44D00855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AB9002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647704C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DABD9D0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766E82B8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7BDC83C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5B9A1B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D7E040F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 w14:paraId="515E38F9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899D3C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05ECB78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FB08154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556C3E9F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26BC90E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B0FF610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E5F9F3A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 w14:paraId="328D09A6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4AB4FB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B1D5C1F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063DFCA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6BDE3D33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67B7E0C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437D47E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CDFAC3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 w14:paraId="4004C85E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7DEC67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8707D4D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E83C40C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566CBDAA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128786F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45213F0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BD3C657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72FD4" w14:paraId="38D2115B" w14:textId="77777777">
        <w:tc>
          <w:tcPr>
            <w:tcW w:w="1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4B4F63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D56F63F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Bieżąca ocena prac pisemnych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C31AD4D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172FD4" w14:paraId="180A925E" w14:textId="77777777">
        <w:tc>
          <w:tcPr>
            <w:tcW w:w="1960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172FD4" w14:paraId="6DF0943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4173F39A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8553623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:rsidR="00172FD4" w:rsidRDefault="00172FD4" w14:paraId="689DD5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 w14:paraId="0A1CEF2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72FD4" w:rsidRDefault="00172FD4" w14:paraId="13106A7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172FD4" w14:paraId="00D1B197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7D02366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średnia ważona ocen cząstkowych: prezentacja – 20% oceny końcowej; ocena bieżących prac pisemnych – 80% oceny końcowej</w:t>
            </w:r>
          </w:p>
          <w:p w:rsidR="00172FD4" w:rsidRDefault="00CC7FAB" w14:paraId="06EB02A9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</w:t>
            </w:r>
          </w:p>
        </w:tc>
      </w:tr>
    </w:tbl>
    <w:p w:rsidR="00172FD4" w:rsidRDefault="00172FD4" w14:paraId="079697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 w14:paraId="372E3D4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2FD4" w:rsidRDefault="00172FD4" w14:paraId="03F15A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172FD4" w14:paraId="0374D0B2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5D1A1A9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172FD4" w:rsidRDefault="00CC7FAB" w14:paraId="4D7B04D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2FD4" w14:paraId="4C7A0ED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3376FF6D" w14:textId="744CC1D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731CC5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72FD4" w14:paraId="601736F0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197F5B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2FD4" w:rsidRDefault="00CC7FAB" w14:paraId="3DBB573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570E712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72FD4" w14:paraId="652A967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5A36C4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eseju, przygotowanie prezentacji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97CD60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72FD4" w14:paraId="15798727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DDC271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1D50DA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72FD4" w14:paraId="1424DD65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242A1B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143767A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72FD4" w:rsidRDefault="00CC7FAB" w14:paraId="654E329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72FD4" w:rsidRDefault="00172FD4" w14:paraId="03F710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 w14:paraId="383922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172FD4" w:rsidRDefault="00172FD4" w14:paraId="02ED82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15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4088"/>
        <w:gridCol w:w="3927"/>
      </w:tblGrid>
      <w:tr w:rsidR="00172FD4" w14:paraId="71BE0C46" w14:textId="77777777">
        <w:trPr>
          <w:trHeight w:val="397"/>
        </w:trPr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6CA53E7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1A595FD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172FD4" w14:paraId="0F03823A" w14:textId="77777777">
        <w:trPr>
          <w:trHeight w:val="397"/>
        </w:trPr>
        <w:tc>
          <w:tcPr>
            <w:tcW w:w="4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22E9C57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D49B07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172FD4" w:rsidRDefault="00172FD4" w14:paraId="14A7992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72FD4" w:rsidRDefault="00CC7FAB" w14:paraId="7CAB3BD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172FD4" w:rsidRDefault="00172FD4" w14:paraId="50239CA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19" w:type="dxa"/>
        <w:tblInd w:w="174" w:type="dxa"/>
        <w:tblLayout w:type="fixed"/>
        <w:tblLook w:val="04A0" w:firstRow="1" w:lastRow="0" w:firstColumn="1" w:lastColumn="0" w:noHBand="0" w:noVBand="1"/>
      </w:tblPr>
      <w:tblGrid>
        <w:gridCol w:w="9319"/>
      </w:tblGrid>
      <w:tr w:rsidR="00172FD4" w14:paraId="4A45C61D" w14:textId="77777777">
        <w:trPr>
          <w:trHeight w:val="397"/>
        </w:trPr>
        <w:tc>
          <w:tcPr>
            <w:tcW w:w="9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013E25D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172FD4" w:rsidRDefault="00172FD4" w14:paraId="483D604C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 w14:paraId="75A4253D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Elementy mikrosocjologii</w:t>
            </w:r>
            <w:r>
              <w:rPr>
                <w:rFonts w:ascii="Corbel" w:hAnsi="Corbel"/>
                <w:sz w:val="24"/>
                <w:szCs w:val="24"/>
              </w:rPr>
              <w:t xml:space="preserve">, cz. 1, 1979; cz. 2, 1992. </w:t>
            </w:r>
          </w:p>
          <w:p w:rsidR="00172FD4" w:rsidRDefault="00CC7FAB" w14:paraId="35359477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Szmatka J.,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172FD4" w:rsidRDefault="00CC7FAB" w14:paraId="638D6415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Rybicki P, </w:t>
            </w:r>
            <w:r>
              <w:rPr>
                <w:rFonts w:ascii="Corbel" w:hAnsi="Corbel"/>
                <w:i/>
                <w:sz w:val="24"/>
                <w:szCs w:val="24"/>
              </w:rPr>
              <w:t>Struktura społecznego świata. Studia z teorii sp</w:t>
            </w:r>
            <w:r>
              <w:rPr>
                <w:rFonts w:ascii="Corbel" w:hAnsi="Corbel"/>
                <w:sz w:val="24"/>
                <w:szCs w:val="24"/>
              </w:rPr>
              <w:t>ołecznej, Warszawa 1979.</w:t>
            </w:r>
          </w:p>
          <w:p w:rsidR="00172FD4" w:rsidRDefault="00CC7FAB" w14:paraId="4245651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Machaj I. (red.) </w:t>
            </w:r>
            <w:r>
              <w:rPr>
                <w:rFonts w:ascii="Corbel" w:hAnsi="Corbel"/>
                <w:i/>
                <w:sz w:val="24"/>
                <w:szCs w:val="24"/>
              </w:rPr>
              <w:t>Małe struktury społeczne</w:t>
            </w:r>
            <w:r>
              <w:rPr>
                <w:rFonts w:ascii="Corbel" w:hAnsi="Corbel"/>
                <w:sz w:val="24"/>
                <w:szCs w:val="24"/>
              </w:rPr>
              <w:t>, Warszawa, 1998.</w:t>
            </w:r>
          </w:p>
          <w:p w:rsidR="00172FD4" w:rsidRDefault="00CC7FAB" w14:paraId="7B4375DF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Szczepański J., </w:t>
            </w:r>
            <w:r>
              <w:rPr>
                <w:rFonts w:ascii="Corbel" w:hAnsi="Corbel"/>
                <w:i/>
                <w:sz w:val="24"/>
                <w:szCs w:val="24"/>
              </w:rPr>
              <w:t>Elementarne pojęcia socjologii</w:t>
            </w:r>
            <w:r>
              <w:rPr>
                <w:rFonts w:ascii="Corbel" w:hAnsi="Corbel"/>
                <w:sz w:val="24"/>
                <w:szCs w:val="24"/>
              </w:rPr>
              <w:t>, Warszawa, 1968.</w:t>
            </w:r>
          </w:p>
          <w:p w:rsidR="00172FD4" w:rsidRDefault="00CC7FAB" w14:paraId="660DE265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sz w:val="24"/>
                <w:szCs w:val="24"/>
              </w:rPr>
              <w:t>Teoria socjologiczna i struktura społeczna</w:t>
            </w:r>
            <w:r>
              <w:rPr>
                <w:rFonts w:ascii="Corbel" w:hAnsi="Corbel"/>
                <w:sz w:val="24"/>
                <w:szCs w:val="24"/>
              </w:rPr>
              <w:t>, Warszawa 1982.</w:t>
            </w:r>
          </w:p>
          <w:p w:rsidR="00172FD4" w:rsidRDefault="00CC7FAB" w14:paraId="3DB33C98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Turowski J., </w:t>
            </w:r>
            <w:r>
              <w:rPr>
                <w:rFonts w:ascii="Corbel" w:hAnsi="Corbel"/>
                <w:i/>
                <w:sz w:val="24"/>
                <w:szCs w:val="24"/>
              </w:rPr>
              <w:t>Socjologia. Małe struktury spo</w:t>
            </w:r>
            <w:r>
              <w:rPr>
                <w:rFonts w:ascii="Corbel" w:hAnsi="Corbel"/>
                <w:sz w:val="24"/>
                <w:szCs w:val="24"/>
              </w:rPr>
              <w:t>łeczna, Lublin 1993.</w:t>
            </w:r>
          </w:p>
          <w:p w:rsidR="00172FD4" w:rsidRDefault="00CC7FAB" w14:paraId="20286F62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Turner J.H., </w:t>
            </w:r>
            <w:r>
              <w:rPr>
                <w:rFonts w:ascii="Corbel" w:hAnsi="Corbel"/>
                <w:i/>
                <w:sz w:val="24"/>
                <w:szCs w:val="24"/>
              </w:rPr>
              <w:t>Struktura teorii socjologicznej</w:t>
            </w:r>
            <w:r>
              <w:rPr>
                <w:rFonts w:ascii="Corbel" w:hAnsi="Corbel"/>
                <w:sz w:val="24"/>
                <w:szCs w:val="24"/>
              </w:rPr>
              <w:t>, Warszawa 1995</w:t>
            </w:r>
          </w:p>
        </w:tc>
      </w:tr>
      <w:tr w:rsidR="00172FD4" w14:paraId="65355309" w14:textId="77777777">
        <w:trPr>
          <w:trHeight w:val="397"/>
        </w:trPr>
        <w:tc>
          <w:tcPr>
            <w:tcW w:w="9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172FD4" w:rsidRDefault="00CC7FAB" w14:paraId="71CE134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72FD4" w:rsidRDefault="00172FD4" w14:paraId="09C5CB2F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172FD4" w:rsidRDefault="00CC7FAB" w14:paraId="04107576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Aronson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– istota społeczna</w:t>
            </w:r>
            <w:r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172FD4" w:rsidRDefault="00CC7FAB" w14:paraId="0676E9DE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</w:rPr>
              <w:t>Człowiek w teatrze życia codziennego</w:t>
            </w:r>
            <w:r>
              <w:rPr>
                <w:rFonts w:ascii="Corbel" w:hAnsi="Corbel"/>
                <w:sz w:val="24"/>
                <w:szCs w:val="24"/>
              </w:rPr>
              <w:t>, Warszawa, 1981.</w:t>
            </w:r>
          </w:p>
          <w:p w:rsidR="00172FD4" w:rsidRDefault="00CC7FAB" w14:paraId="1AF68D6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Sztompka P., </w:t>
            </w:r>
            <w:r>
              <w:rPr>
                <w:rFonts w:ascii="Corbel" w:hAnsi="Corbel"/>
                <w:i/>
                <w:sz w:val="24"/>
                <w:szCs w:val="24"/>
              </w:rPr>
              <w:t>Socjologia</w:t>
            </w:r>
            <w:r>
              <w:rPr>
                <w:rFonts w:ascii="Corbel" w:hAnsi="Corbel"/>
                <w:sz w:val="24"/>
                <w:szCs w:val="24"/>
              </w:rPr>
              <w:t>, Kraków, 2002.</w:t>
            </w:r>
          </w:p>
          <w:p w:rsidR="00172FD4" w:rsidRDefault="00CC7FAB" w14:paraId="7F9B017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Tuziak B., </w:t>
            </w:r>
            <w:r>
              <w:rPr>
                <w:rFonts w:ascii="Corbel" w:hAnsi="Corbel"/>
                <w:i/>
                <w:sz w:val="24"/>
                <w:szCs w:val="24"/>
              </w:rPr>
              <w:t>Autorytet władz gminnych a rozwój społeczności l</w:t>
            </w:r>
            <w:r>
              <w:rPr>
                <w:rFonts w:ascii="Corbel" w:hAnsi="Corbel"/>
                <w:sz w:val="24"/>
                <w:szCs w:val="24"/>
              </w:rPr>
              <w:t>okalnych, Warszawa 2014.</w:t>
            </w:r>
          </w:p>
          <w:p w:rsidR="00172FD4" w:rsidRDefault="00CC7FAB" w14:paraId="7893ADF5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Blau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>
              <w:rPr>
                <w:rFonts w:ascii="Corbel" w:hAnsi="Corbel"/>
                <w:i/>
                <w:sz w:val="24"/>
                <w:szCs w:val="24"/>
              </w:rPr>
              <w:t>Wymiana i władza w życiu społecznym</w:t>
            </w:r>
            <w:r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172FD4" w:rsidRDefault="00CC7FAB" w14:paraId="548582B8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Szacka B.,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72FD4" w:rsidRDefault="00CC7FAB" w14:paraId="20F4AA48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Walczak-Duraj D. (red.), </w:t>
            </w:r>
            <w:r>
              <w:rPr>
                <w:rFonts w:ascii="Corbel" w:hAnsi="Corbel"/>
                <w:i/>
                <w:sz w:val="24"/>
                <w:szCs w:val="24"/>
              </w:rPr>
              <w:t>Wzory i wzorce wybranych ról społecznych</w:t>
            </w:r>
            <w:r>
              <w:rPr>
                <w:rFonts w:ascii="Corbel" w:hAnsi="Corbel"/>
                <w:sz w:val="24"/>
                <w:szCs w:val="24"/>
              </w:rPr>
              <w:t>, Łódź 2001.</w:t>
            </w:r>
          </w:p>
        </w:tc>
      </w:tr>
    </w:tbl>
    <w:p w:rsidR="00172FD4" w:rsidRDefault="00172FD4" w14:paraId="49BF7A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72FD4" w:rsidRDefault="00CC7FAB" w14:paraId="51B93E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72FD4" w:rsidRDefault="00172FD4" w14:paraId="4AA92E4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72FD4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913" w:rsidRDefault="006B2913" w14:paraId="156AF4E0" w14:textId="77777777">
      <w:pPr>
        <w:spacing w:after="0" w:line="240" w:lineRule="auto"/>
      </w:pPr>
      <w:r>
        <w:separator/>
      </w:r>
    </w:p>
  </w:endnote>
  <w:endnote w:type="continuationSeparator" w:id="0">
    <w:p w:rsidR="006B2913" w:rsidRDefault="006B2913" w14:paraId="2B01129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913" w:rsidRDefault="006B2913" w14:paraId="02329701" w14:textId="77777777">
      <w:pPr>
        <w:rPr>
          <w:sz w:val="12"/>
        </w:rPr>
      </w:pPr>
      <w:r>
        <w:separator/>
      </w:r>
    </w:p>
  </w:footnote>
  <w:footnote w:type="continuationSeparator" w:id="0">
    <w:p w:rsidR="006B2913" w:rsidRDefault="006B2913" w14:paraId="1186C1B3" w14:textId="77777777">
      <w:pPr>
        <w:rPr>
          <w:sz w:val="12"/>
        </w:rPr>
      </w:pPr>
      <w:r>
        <w:continuationSeparator/>
      </w:r>
    </w:p>
  </w:footnote>
  <w:footnote w:id="1">
    <w:p w:rsidR="00172FD4" w:rsidRDefault="00CC7FAB" w14:paraId="5904A264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4423E"/>
    <w:multiLevelType w:val="multilevel"/>
    <w:tmpl w:val="1180D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2522CB0"/>
    <w:multiLevelType w:val="multilevel"/>
    <w:tmpl w:val="2BBC4B8C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D4"/>
    <w:rsid w:val="00172FD4"/>
    <w:rsid w:val="00441FAF"/>
    <w:rsid w:val="004C0388"/>
    <w:rsid w:val="006B2913"/>
    <w:rsid w:val="00AC6A3F"/>
    <w:rsid w:val="00CC7FAB"/>
    <w:rsid w:val="00E67CB4"/>
    <w:rsid w:val="01A0490D"/>
    <w:rsid w:val="0942298E"/>
    <w:rsid w:val="227D35DC"/>
    <w:rsid w:val="2C0A393D"/>
    <w:rsid w:val="325ABCB4"/>
    <w:rsid w:val="3274C99C"/>
    <w:rsid w:val="3C3E3674"/>
    <w:rsid w:val="4B7FC5BA"/>
    <w:rsid w:val="62429C02"/>
    <w:rsid w:val="657B75DF"/>
    <w:rsid w:val="735AE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1578"/>
  <w15:docId w15:val="{3A4708C2-3714-4DE3-AB0C-C406D41244A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C530-A69B-49A6-B119-340D398A28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13</revision>
  <lastPrinted>2019-02-06T12:12:00.0000000Z</lastPrinted>
  <dcterms:created xsi:type="dcterms:W3CDTF">2020-10-30T15:53:00.0000000Z</dcterms:created>
  <dcterms:modified xsi:type="dcterms:W3CDTF">2024-07-29T08:56:46.5020886Z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